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D386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0" w:rsidRDefault="00AD386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0" w:rsidRDefault="00DA7C44" w:rsidP="00AF300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DA7C44">
              <w:rPr>
                <w:b/>
                <w:sz w:val="26"/>
                <w:szCs w:val="26"/>
                <w:lang w:val="en-US"/>
              </w:rPr>
              <w:t>203B_256</w:t>
            </w:r>
          </w:p>
        </w:tc>
      </w:tr>
      <w:tr w:rsidR="00AD386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0" w:rsidRDefault="00AD386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60" w:rsidRPr="00DA7C44" w:rsidRDefault="00AF3004" w:rsidP="00AF300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AF3004">
              <w:rPr>
                <w:b/>
                <w:sz w:val="24"/>
                <w:szCs w:val="24"/>
                <w:lang w:val="en-US"/>
              </w:rPr>
              <w:t>2276973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AF3004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3004" w:rsidRPr="002C0290" w:rsidRDefault="00AF3004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004" w:rsidRPr="002C0290" w:rsidRDefault="00AF3004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AF3004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004" w:rsidRPr="002C0290" w:rsidRDefault="00AF300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AF3004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004" w:rsidRPr="002C0290" w:rsidRDefault="00AF300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AF3004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004" w:rsidRPr="002C0290" w:rsidRDefault="00AF300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AF3004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004" w:rsidRPr="002C0290" w:rsidRDefault="00AF3004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AF3004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004" w:rsidRPr="002C0290" w:rsidRDefault="00AF3004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B1DE4">
        <w:rPr>
          <w:b/>
          <w:sz w:val="26"/>
          <w:szCs w:val="26"/>
        </w:rPr>
        <w:t>(</w:t>
      </w:r>
      <w:r w:rsidR="00F40DFD" w:rsidRPr="00B146C4">
        <w:rPr>
          <w:b/>
          <w:sz w:val="26"/>
          <w:szCs w:val="26"/>
        </w:rPr>
        <w:t>Болт М10х45</w:t>
      </w:r>
      <w:r w:rsidR="004B1DE4">
        <w:rPr>
          <w:b/>
          <w:sz w:val="26"/>
          <w:szCs w:val="26"/>
        </w:rPr>
        <w:t>)</w:t>
      </w:r>
      <w:r w:rsidR="00B146C4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B1DE4" w:rsidRDefault="004B1DE4" w:rsidP="004B1DE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B1DE4" w:rsidRDefault="004B1DE4" w:rsidP="004B1DE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B1DE4" w:rsidRDefault="004B1DE4" w:rsidP="004B1DE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B1DE4" w:rsidRDefault="004B1DE4" w:rsidP="004B1DE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B1DE4" w:rsidRDefault="004B1DE4" w:rsidP="004B1DE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B1DE4" w:rsidRDefault="004B1DE4" w:rsidP="004B1DE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B1DE4" w:rsidRDefault="004B1DE4" w:rsidP="004B1DE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B1DE4" w:rsidRDefault="004B1DE4" w:rsidP="004B1DE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B1DE4" w:rsidRDefault="004B1DE4" w:rsidP="004B1DE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B1DE4" w:rsidRDefault="004B1DE4" w:rsidP="004B1DE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B1DE4" w:rsidRDefault="004B1DE4" w:rsidP="004B1DE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</w:t>
      </w:r>
      <w:proofErr w:type="gramStart"/>
      <w:r>
        <w:rPr>
          <w:sz w:val="24"/>
          <w:szCs w:val="24"/>
        </w:rPr>
        <w:t>устанавливающим</w:t>
      </w:r>
      <w:proofErr w:type="gramEnd"/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4B1DE4" w:rsidRDefault="004B1DE4" w:rsidP="004B1DE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AF300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B1DE4" w:rsidRDefault="004B1DE4" w:rsidP="004B1DE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B1DE4" w:rsidRDefault="004B1DE4" w:rsidP="004B1DE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B1DE4" w:rsidRDefault="004B1DE4" w:rsidP="004B1DE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B1DE4" w:rsidRDefault="004B1DE4" w:rsidP="004B1DE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B1DE4" w:rsidRDefault="004B1DE4" w:rsidP="004B1DE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B1DE4" w:rsidRDefault="004B1DE4" w:rsidP="004B1DE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B1DE4" w:rsidRDefault="004B1DE4" w:rsidP="004B1DE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B1DE4" w:rsidRDefault="004B1DE4" w:rsidP="004B1DE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B1DE4" w:rsidRDefault="004B1DE4" w:rsidP="004B1DE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B1DE4" w:rsidRDefault="004B1DE4" w:rsidP="004B1DE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B1DE4" w:rsidRDefault="004B1DE4" w:rsidP="004B1DE4">
      <w:pPr>
        <w:spacing w:line="276" w:lineRule="auto"/>
        <w:rPr>
          <w:sz w:val="24"/>
          <w:szCs w:val="24"/>
        </w:rPr>
      </w:pPr>
    </w:p>
    <w:p w:rsidR="004B1DE4" w:rsidRDefault="004B1DE4" w:rsidP="004B1DE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B1DE4" w:rsidRDefault="004B1DE4" w:rsidP="004B1D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B1DE4" w:rsidRDefault="004B1DE4" w:rsidP="004B1D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B1DE4" w:rsidRDefault="004B1DE4" w:rsidP="004B1DE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B1DE4" w:rsidRDefault="004B1DE4" w:rsidP="004B1D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B1DE4" w:rsidRDefault="004B1DE4" w:rsidP="004B1D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B1DE4" w:rsidRDefault="004B1DE4" w:rsidP="004B1DE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B1DE4" w:rsidRDefault="004B1DE4" w:rsidP="004B1D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B1DE4" w:rsidRDefault="004B1DE4" w:rsidP="004B1D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B1DE4" w:rsidRDefault="004B1DE4" w:rsidP="004B1D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B1DE4" w:rsidRDefault="004B1DE4" w:rsidP="004B1D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B1DE4" w:rsidRDefault="004B1DE4" w:rsidP="004B1DE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B1DE4" w:rsidRDefault="004B1DE4" w:rsidP="004B1DE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B1DE4" w:rsidRDefault="004B1DE4" w:rsidP="004B1DE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B1DE4" w:rsidRDefault="004B1DE4" w:rsidP="004B1D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AF300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B1DE4" w:rsidRDefault="004B1DE4" w:rsidP="004B1DE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B1DE4" w:rsidRDefault="004B1DE4" w:rsidP="004B1DE4">
      <w:pPr>
        <w:rPr>
          <w:sz w:val="26"/>
          <w:szCs w:val="26"/>
        </w:rPr>
      </w:pPr>
    </w:p>
    <w:p w:rsidR="00AF3004" w:rsidRDefault="00AF3004" w:rsidP="004B1DE4">
      <w:pPr>
        <w:rPr>
          <w:sz w:val="26"/>
          <w:szCs w:val="26"/>
        </w:rPr>
      </w:pPr>
    </w:p>
    <w:p w:rsidR="00AF3004" w:rsidRDefault="00AF3004" w:rsidP="004B1DE4">
      <w:pPr>
        <w:rPr>
          <w:sz w:val="26"/>
          <w:szCs w:val="26"/>
        </w:rPr>
      </w:pPr>
    </w:p>
    <w:p w:rsidR="00AF3004" w:rsidRDefault="00AF3004" w:rsidP="004B1DE4">
      <w:pPr>
        <w:rPr>
          <w:sz w:val="26"/>
          <w:szCs w:val="26"/>
        </w:rPr>
      </w:pPr>
    </w:p>
    <w:p w:rsidR="004B1DE4" w:rsidRDefault="004B1DE4" w:rsidP="004B1DE4">
      <w:pPr>
        <w:rPr>
          <w:sz w:val="26"/>
          <w:szCs w:val="26"/>
        </w:rPr>
      </w:pPr>
    </w:p>
    <w:p w:rsidR="00AF3004" w:rsidRPr="00CB6078" w:rsidRDefault="00AF3004" w:rsidP="00AF3004">
      <w:pPr>
        <w:ind w:firstLine="0"/>
        <w:rPr>
          <w:sz w:val="26"/>
          <w:szCs w:val="26"/>
        </w:rPr>
      </w:pPr>
      <w:bookmarkStart w:id="1" w:name="_GoBack"/>
      <w:bookmarkEnd w:id="1"/>
      <w:r>
        <w:rPr>
          <w:b/>
          <w:sz w:val="26"/>
          <w:szCs w:val="26"/>
        </w:rPr>
        <w:t xml:space="preserve">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4B1DE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8DC" w:rsidRDefault="00C878DC">
      <w:r>
        <w:separator/>
      </w:r>
    </w:p>
  </w:endnote>
  <w:endnote w:type="continuationSeparator" w:id="0">
    <w:p w:rsidR="00C878DC" w:rsidRDefault="00C87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8DC" w:rsidRDefault="00C878DC">
      <w:r>
        <w:separator/>
      </w:r>
    </w:p>
  </w:footnote>
  <w:footnote w:type="continuationSeparator" w:id="0">
    <w:p w:rsidR="00C878DC" w:rsidRDefault="00C87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7B049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0B0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5B8E"/>
    <w:rsid w:val="002C6308"/>
    <w:rsid w:val="002D046D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4655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F53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1DE4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D14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491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07CE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0183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860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004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3E8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46C4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878DC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AEA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A7C44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94D"/>
    <w:rsid w:val="00F364EA"/>
    <w:rsid w:val="00F37973"/>
    <w:rsid w:val="00F40946"/>
    <w:rsid w:val="00F40DFD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38758-8683-4B97-B7DE-64E3FE58F97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881D47-84A3-4CE1-92B4-BD02373C1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6233B-CA7A-4A9F-9BBF-7D9B3AA69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46E780-FA59-4A4C-A472-DD6D816D3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5143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2010-09-30T13:29:00Z</cp:lastPrinted>
  <dcterms:created xsi:type="dcterms:W3CDTF">2016-09-28T07:13:00Z</dcterms:created>
  <dcterms:modified xsi:type="dcterms:W3CDTF">2016-09-28T07:13:00Z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